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3A9" w:rsidRPr="00AD35D7" w:rsidRDefault="000623A9" w:rsidP="00A32207">
      <w:pPr>
        <w:spacing w:after="0" w:line="360" w:lineRule="auto"/>
        <w:jc w:val="center"/>
        <w:rPr>
          <w:rFonts w:ascii="Georgia" w:hAnsi="Georgia"/>
          <w:b/>
          <w:sz w:val="28"/>
          <w:szCs w:val="28"/>
        </w:rPr>
      </w:pPr>
      <w:r w:rsidRPr="00AD35D7">
        <w:rPr>
          <w:rFonts w:ascii="Georgia" w:hAnsi="Georgia"/>
          <w:b/>
          <w:sz w:val="28"/>
          <w:szCs w:val="28"/>
        </w:rPr>
        <w:t xml:space="preserve">AUTOCHTHONOUS MANAGEMENT </w:t>
      </w:r>
    </w:p>
    <w:p w:rsidR="00234C01" w:rsidRDefault="000623A9" w:rsidP="00A32207">
      <w:pPr>
        <w:spacing w:after="0" w:line="360" w:lineRule="auto"/>
        <w:jc w:val="center"/>
        <w:rPr>
          <w:ins w:id="0" w:author="Prof Ngunjiri" w:date="2015-03-17T21:34:00Z"/>
          <w:rFonts w:ascii="Georgia" w:hAnsi="Georgia"/>
          <w:b/>
          <w:sz w:val="28"/>
          <w:szCs w:val="28"/>
        </w:rPr>
      </w:pPr>
      <w:r w:rsidRPr="00AD35D7">
        <w:rPr>
          <w:rFonts w:ascii="Georgia" w:hAnsi="Georgia"/>
          <w:b/>
          <w:sz w:val="28"/>
          <w:szCs w:val="28"/>
        </w:rPr>
        <w:t>CAUCUS</w:t>
      </w:r>
      <w:ins w:id="1" w:author="Prof Ngunjiri" w:date="2015-03-17T21:34:00Z">
        <w:r w:rsidR="00AD35D7">
          <w:rPr>
            <w:rFonts w:ascii="Georgia" w:hAnsi="Georgia"/>
            <w:b/>
            <w:sz w:val="28"/>
            <w:szCs w:val="28"/>
          </w:rPr>
          <w:t xml:space="preserve"> – CALL FOR PARTICIPANTS </w:t>
        </w:r>
      </w:ins>
      <w:ins w:id="2" w:author="Prof Ngunjiri" w:date="2015-03-17T21:36:00Z">
        <w:r w:rsidR="00AD35D7">
          <w:rPr>
            <w:rFonts w:ascii="Georgia" w:hAnsi="Georgia"/>
            <w:b/>
            <w:sz w:val="28"/>
            <w:szCs w:val="28"/>
          </w:rPr>
          <w:t xml:space="preserve">FOR </w:t>
        </w:r>
      </w:ins>
    </w:p>
    <w:p w:rsidR="00AD35D7" w:rsidRPr="00AD35D7" w:rsidRDefault="00AD35D7" w:rsidP="00A32207">
      <w:pPr>
        <w:spacing w:after="0" w:line="360" w:lineRule="auto"/>
        <w:jc w:val="center"/>
        <w:rPr>
          <w:rFonts w:ascii="Georgia" w:hAnsi="Georgia"/>
          <w:sz w:val="28"/>
          <w:szCs w:val="28"/>
        </w:rPr>
      </w:pPr>
      <w:ins w:id="3" w:author="Prof Ngunjiri" w:date="2015-03-17T21:34:00Z">
        <w:r>
          <w:rPr>
            <w:rFonts w:ascii="Georgia" w:hAnsi="Georgia"/>
            <w:b/>
            <w:sz w:val="28"/>
            <w:szCs w:val="28"/>
          </w:rPr>
          <w:t xml:space="preserve">AFAM BIENNIAL CONFERENCE </w:t>
        </w:r>
      </w:ins>
    </w:p>
    <w:p w:rsidR="00194EBB" w:rsidRPr="00AD35D7" w:rsidRDefault="00194EBB" w:rsidP="00A32207">
      <w:pPr>
        <w:spacing w:after="0" w:line="360" w:lineRule="auto"/>
        <w:rPr>
          <w:rFonts w:ascii="Georgia" w:hAnsi="Georgia"/>
          <w:sz w:val="28"/>
          <w:szCs w:val="28"/>
        </w:rPr>
      </w:pPr>
      <w:bookmarkStart w:id="4" w:name="_GoBack"/>
      <w:bookmarkEnd w:id="4"/>
    </w:p>
    <w:p w:rsidR="00194EBB" w:rsidRPr="00AD35D7" w:rsidRDefault="003377BC" w:rsidP="00A32207">
      <w:pPr>
        <w:spacing w:after="0" w:line="360" w:lineRule="auto"/>
        <w:rPr>
          <w:rFonts w:ascii="Georgia" w:hAnsi="Georgia"/>
          <w:sz w:val="28"/>
          <w:szCs w:val="28"/>
        </w:rPr>
      </w:pPr>
      <w:r w:rsidRPr="00AD35D7">
        <w:rPr>
          <w:rFonts w:ascii="Georgia" w:hAnsi="Georgia"/>
          <w:sz w:val="28"/>
          <w:szCs w:val="28"/>
        </w:rPr>
        <w:t xml:space="preserve">Are you interested in studying “purely African” management phenomena? Are you interested in developing theory using the African context? If you answered yes to both questions, we would like to invite you to join our caucus on </w:t>
      </w:r>
      <w:r w:rsidRPr="00AD35D7">
        <w:rPr>
          <w:rFonts w:ascii="Georgia" w:hAnsi="Georgia"/>
          <w:b/>
          <w:i/>
          <w:sz w:val="28"/>
          <w:szCs w:val="28"/>
        </w:rPr>
        <w:t>autocht</w:t>
      </w:r>
      <w:r w:rsidR="000623A9" w:rsidRPr="00AD35D7">
        <w:rPr>
          <w:rFonts w:ascii="Georgia" w:hAnsi="Georgia"/>
          <w:b/>
          <w:i/>
          <w:sz w:val="28"/>
          <w:szCs w:val="28"/>
        </w:rPr>
        <w:t>h</w:t>
      </w:r>
      <w:r w:rsidRPr="00AD35D7">
        <w:rPr>
          <w:rFonts w:ascii="Georgia" w:hAnsi="Georgia"/>
          <w:b/>
          <w:i/>
          <w:sz w:val="28"/>
          <w:szCs w:val="28"/>
        </w:rPr>
        <w:t>onous management</w:t>
      </w:r>
      <w:r w:rsidRPr="00AD35D7">
        <w:rPr>
          <w:rFonts w:ascii="Georgia" w:hAnsi="Georgia"/>
          <w:sz w:val="28"/>
          <w:szCs w:val="28"/>
        </w:rPr>
        <w:t xml:space="preserve">. </w:t>
      </w:r>
      <w:r w:rsidR="000623A9" w:rsidRPr="00AD35D7">
        <w:rPr>
          <w:rFonts w:ascii="Georgia" w:hAnsi="Georgia"/>
          <w:sz w:val="28"/>
          <w:szCs w:val="28"/>
        </w:rPr>
        <w:t xml:space="preserve">Recently, Zoogah, Zoogah, and </w:t>
      </w:r>
      <w:proofErr w:type="spellStart"/>
      <w:r w:rsidR="000623A9" w:rsidRPr="00AD35D7">
        <w:rPr>
          <w:rFonts w:ascii="Georgia" w:hAnsi="Georgia"/>
          <w:sz w:val="28"/>
          <w:szCs w:val="28"/>
        </w:rPr>
        <w:t>Dalaba-Roohi</w:t>
      </w:r>
      <w:proofErr w:type="spellEnd"/>
      <w:r w:rsidR="000623A9" w:rsidRPr="00AD35D7">
        <w:rPr>
          <w:rFonts w:ascii="Georgia" w:hAnsi="Georgia"/>
          <w:sz w:val="28"/>
          <w:szCs w:val="28"/>
        </w:rPr>
        <w:t xml:space="preserve"> (2015) proposed autochthonous high impact </w:t>
      </w:r>
      <w:proofErr w:type="gramStart"/>
      <w:r w:rsidR="000623A9" w:rsidRPr="00AD35D7">
        <w:rPr>
          <w:rFonts w:ascii="Georgia" w:hAnsi="Georgia"/>
          <w:sz w:val="28"/>
          <w:szCs w:val="28"/>
        </w:rPr>
        <w:t>research which</w:t>
      </w:r>
      <w:proofErr w:type="gramEnd"/>
      <w:r w:rsidR="000623A9" w:rsidRPr="00AD35D7">
        <w:rPr>
          <w:rFonts w:ascii="Georgia" w:hAnsi="Georgia"/>
          <w:sz w:val="28"/>
          <w:szCs w:val="28"/>
        </w:rPr>
        <w:t xml:space="preserve"> they defined as “management research that is independent of its imported origins, and which stands on its own in addressing local problems and in providing its own local training and scholarship” (p. 10). They suggested that autochthonous researchers strive to generate theoretical and practical knowledge to solve local management problems</w:t>
      </w:r>
      <w:r w:rsidR="00880214" w:rsidRPr="00AD35D7">
        <w:rPr>
          <w:rFonts w:ascii="Georgia" w:hAnsi="Georgia"/>
          <w:sz w:val="28"/>
          <w:szCs w:val="28"/>
        </w:rPr>
        <w:t xml:space="preserve">, and cited </w:t>
      </w:r>
      <w:r w:rsidR="000623A9" w:rsidRPr="00AD35D7">
        <w:rPr>
          <w:rFonts w:ascii="Georgia" w:hAnsi="Georgia"/>
          <w:sz w:val="28"/>
          <w:szCs w:val="28"/>
        </w:rPr>
        <w:t>Ubuntu</w:t>
      </w:r>
      <w:r w:rsidR="00880214" w:rsidRPr="00AD35D7">
        <w:rPr>
          <w:rFonts w:ascii="Georgia" w:hAnsi="Georgia"/>
          <w:sz w:val="28"/>
          <w:szCs w:val="28"/>
        </w:rPr>
        <w:t xml:space="preserve"> as an example of a </w:t>
      </w:r>
      <w:r w:rsidR="000623A9" w:rsidRPr="00AD35D7">
        <w:rPr>
          <w:rFonts w:ascii="Georgia" w:hAnsi="Georgia"/>
          <w:sz w:val="28"/>
          <w:szCs w:val="28"/>
        </w:rPr>
        <w:t>distinctly African concept</w:t>
      </w:r>
      <w:r w:rsidR="00880214" w:rsidRPr="00AD35D7">
        <w:rPr>
          <w:rFonts w:ascii="Georgia" w:hAnsi="Georgia"/>
          <w:sz w:val="28"/>
          <w:szCs w:val="28"/>
        </w:rPr>
        <w:t xml:space="preserve"> (</w:t>
      </w:r>
      <w:proofErr w:type="spellStart"/>
      <w:r w:rsidR="00880214" w:rsidRPr="00AD35D7">
        <w:rPr>
          <w:rFonts w:ascii="Georgia" w:hAnsi="Georgia"/>
          <w:sz w:val="28"/>
          <w:szCs w:val="28"/>
        </w:rPr>
        <w:t>Mangaliso</w:t>
      </w:r>
      <w:proofErr w:type="spellEnd"/>
      <w:r w:rsidR="00880214" w:rsidRPr="00AD35D7">
        <w:rPr>
          <w:rFonts w:ascii="Georgia" w:hAnsi="Georgia"/>
          <w:sz w:val="28"/>
          <w:szCs w:val="28"/>
        </w:rPr>
        <w:t xml:space="preserve">, 2001; </w:t>
      </w:r>
      <w:proofErr w:type="spellStart"/>
      <w:r w:rsidR="000623A9" w:rsidRPr="00AD35D7">
        <w:rPr>
          <w:rFonts w:ascii="Georgia" w:hAnsi="Georgia"/>
          <w:sz w:val="28"/>
          <w:szCs w:val="28"/>
        </w:rPr>
        <w:t>Mangaliso</w:t>
      </w:r>
      <w:proofErr w:type="spellEnd"/>
      <w:r w:rsidR="000623A9" w:rsidRPr="00AD35D7">
        <w:rPr>
          <w:rFonts w:ascii="Georgia" w:hAnsi="Georgia"/>
          <w:sz w:val="28"/>
          <w:szCs w:val="28"/>
        </w:rPr>
        <w:t xml:space="preserve"> &amp; Lewis, 2013). </w:t>
      </w:r>
      <w:r w:rsidR="004266B6" w:rsidRPr="00AD35D7">
        <w:rPr>
          <w:rFonts w:ascii="Georgia" w:hAnsi="Georgia"/>
          <w:sz w:val="28"/>
          <w:szCs w:val="28"/>
        </w:rPr>
        <w:t>Another similar work (</w:t>
      </w:r>
      <w:proofErr w:type="spellStart"/>
      <w:r w:rsidR="004266B6" w:rsidRPr="00AD35D7">
        <w:rPr>
          <w:rFonts w:ascii="Georgia" w:hAnsi="Georgia"/>
          <w:sz w:val="28"/>
          <w:szCs w:val="28"/>
        </w:rPr>
        <w:t>Tripathi</w:t>
      </w:r>
      <w:proofErr w:type="spellEnd"/>
      <w:r w:rsidR="004266B6" w:rsidRPr="00AD35D7">
        <w:rPr>
          <w:rFonts w:ascii="Georgia" w:hAnsi="Georgia"/>
          <w:sz w:val="28"/>
          <w:szCs w:val="28"/>
        </w:rPr>
        <w:t xml:space="preserve">, </w:t>
      </w:r>
      <w:proofErr w:type="spellStart"/>
      <w:r w:rsidR="004266B6" w:rsidRPr="00AD35D7">
        <w:rPr>
          <w:rFonts w:ascii="Georgia" w:hAnsi="Georgia"/>
          <w:sz w:val="28"/>
          <w:szCs w:val="28"/>
        </w:rPr>
        <w:t>Amann</w:t>
      </w:r>
      <w:proofErr w:type="spellEnd"/>
      <w:r w:rsidR="004266B6" w:rsidRPr="00AD35D7">
        <w:rPr>
          <w:rFonts w:ascii="Georgia" w:hAnsi="Georgia"/>
          <w:sz w:val="28"/>
          <w:szCs w:val="28"/>
        </w:rPr>
        <w:t xml:space="preserve"> and </w:t>
      </w:r>
      <w:proofErr w:type="spellStart"/>
      <w:r w:rsidR="004266B6" w:rsidRPr="00AD35D7">
        <w:rPr>
          <w:rFonts w:ascii="Georgia" w:hAnsi="Georgia"/>
          <w:sz w:val="28"/>
          <w:szCs w:val="28"/>
        </w:rPr>
        <w:t>Kamuzora</w:t>
      </w:r>
      <w:proofErr w:type="spellEnd"/>
      <w:r w:rsidR="004266B6" w:rsidRPr="00AD35D7">
        <w:rPr>
          <w:rFonts w:ascii="Georgia" w:hAnsi="Georgia"/>
          <w:sz w:val="28"/>
          <w:szCs w:val="28"/>
        </w:rPr>
        <w:t xml:space="preserve">, 2013) proposed Ubuntu based corporate </w:t>
      </w:r>
      <w:proofErr w:type="gramStart"/>
      <w:r w:rsidR="004266B6" w:rsidRPr="00AD35D7">
        <w:rPr>
          <w:rFonts w:ascii="Georgia" w:hAnsi="Georgia"/>
          <w:sz w:val="28"/>
          <w:szCs w:val="28"/>
        </w:rPr>
        <w:t>decision making</w:t>
      </w:r>
      <w:proofErr w:type="gramEnd"/>
      <w:r w:rsidR="004266B6" w:rsidRPr="00AD35D7">
        <w:rPr>
          <w:rFonts w:ascii="Georgia" w:hAnsi="Georgia"/>
          <w:sz w:val="28"/>
          <w:szCs w:val="28"/>
        </w:rPr>
        <w:t xml:space="preserve"> model, conceptualized on the basis of insights from the African Psycho-</w:t>
      </w:r>
      <w:proofErr w:type="spellStart"/>
      <w:r w:rsidR="004266B6" w:rsidRPr="00AD35D7">
        <w:rPr>
          <w:rFonts w:ascii="Georgia" w:hAnsi="Georgia"/>
          <w:sz w:val="28"/>
          <w:szCs w:val="28"/>
        </w:rPr>
        <w:t>Philosphy</w:t>
      </w:r>
      <w:proofErr w:type="spellEnd"/>
      <w:r w:rsidR="004266B6" w:rsidRPr="00AD35D7">
        <w:rPr>
          <w:rFonts w:ascii="Georgia" w:hAnsi="Georgia"/>
          <w:sz w:val="28"/>
          <w:szCs w:val="28"/>
        </w:rPr>
        <w:t>.</w:t>
      </w:r>
      <w:r w:rsidR="00A32207" w:rsidRPr="00AD35D7">
        <w:rPr>
          <w:rFonts w:ascii="Georgia" w:hAnsi="Georgia"/>
          <w:sz w:val="28"/>
          <w:szCs w:val="28"/>
        </w:rPr>
        <w:t xml:space="preserve"> </w:t>
      </w:r>
    </w:p>
    <w:p w:rsidR="00194EBB" w:rsidRPr="00AD35D7" w:rsidRDefault="00194EBB" w:rsidP="00194EBB">
      <w:pPr>
        <w:spacing w:after="0" w:line="360" w:lineRule="auto"/>
        <w:ind w:firstLine="720"/>
        <w:rPr>
          <w:rFonts w:ascii="Georgia" w:hAnsi="Georgia"/>
          <w:sz w:val="28"/>
          <w:szCs w:val="28"/>
        </w:rPr>
      </w:pPr>
    </w:p>
    <w:p w:rsidR="00194EBB" w:rsidRPr="00AD35D7" w:rsidRDefault="00A32207" w:rsidP="00194EBB">
      <w:pPr>
        <w:spacing w:after="0" w:line="360" w:lineRule="auto"/>
        <w:ind w:firstLine="720"/>
        <w:rPr>
          <w:rFonts w:ascii="Georgia" w:hAnsi="Georgia"/>
          <w:sz w:val="28"/>
          <w:szCs w:val="28"/>
        </w:rPr>
      </w:pPr>
      <w:r w:rsidRPr="00AD35D7">
        <w:rPr>
          <w:rFonts w:ascii="Georgia" w:hAnsi="Georgia"/>
          <w:sz w:val="28"/>
          <w:szCs w:val="28"/>
        </w:rPr>
        <w:t>There seems to be a growing interest in s</w:t>
      </w:r>
      <w:r w:rsidR="004266B6" w:rsidRPr="00AD35D7">
        <w:rPr>
          <w:rFonts w:ascii="Georgia" w:hAnsi="Georgia"/>
          <w:sz w:val="28"/>
          <w:szCs w:val="28"/>
        </w:rPr>
        <w:t xml:space="preserve">tudies on </w:t>
      </w:r>
      <w:r w:rsidRPr="00AD35D7">
        <w:rPr>
          <w:rFonts w:ascii="Georgia" w:hAnsi="Georgia"/>
          <w:sz w:val="28"/>
          <w:szCs w:val="28"/>
        </w:rPr>
        <w:t xml:space="preserve">the </w:t>
      </w:r>
      <w:r w:rsidR="004266B6" w:rsidRPr="00AD35D7">
        <w:rPr>
          <w:rFonts w:ascii="Georgia" w:hAnsi="Georgia"/>
          <w:sz w:val="28"/>
          <w:szCs w:val="28"/>
        </w:rPr>
        <w:t>African management context</w:t>
      </w:r>
      <w:r w:rsidRPr="00AD35D7">
        <w:rPr>
          <w:rFonts w:ascii="Georgia" w:hAnsi="Georgia"/>
          <w:sz w:val="28"/>
          <w:szCs w:val="28"/>
        </w:rPr>
        <w:t>.</w:t>
      </w:r>
      <w:r w:rsidR="004266B6" w:rsidRPr="00AD35D7">
        <w:rPr>
          <w:rFonts w:ascii="Georgia" w:hAnsi="Georgia"/>
          <w:sz w:val="28"/>
          <w:szCs w:val="28"/>
        </w:rPr>
        <w:t xml:space="preserve"> However, theorizing and mainstreaming the African Management issues still remain challenging task</w:t>
      </w:r>
      <w:r w:rsidRPr="00AD35D7">
        <w:rPr>
          <w:rFonts w:ascii="Georgia" w:hAnsi="Georgia"/>
          <w:sz w:val="28"/>
          <w:szCs w:val="28"/>
        </w:rPr>
        <w:t>s</w:t>
      </w:r>
      <w:r w:rsidR="004266B6" w:rsidRPr="00AD35D7">
        <w:rPr>
          <w:rFonts w:ascii="Georgia" w:hAnsi="Georgia"/>
          <w:sz w:val="28"/>
          <w:szCs w:val="28"/>
        </w:rPr>
        <w:t xml:space="preserve">. </w:t>
      </w:r>
      <w:r w:rsidR="00880214" w:rsidRPr="00AD35D7">
        <w:rPr>
          <w:rFonts w:ascii="Georgia" w:hAnsi="Georgia"/>
          <w:sz w:val="28"/>
          <w:szCs w:val="28"/>
        </w:rPr>
        <w:t>What Zoogah et al. (2015) did not specify are the areas or dimension</w:t>
      </w:r>
      <w:r w:rsidR="00722BC7" w:rsidRPr="00AD35D7">
        <w:rPr>
          <w:rFonts w:ascii="Georgia" w:hAnsi="Georgia"/>
          <w:sz w:val="28"/>
          <w:szCs w:val="28"/>
        </w:rPr>
        <w:t>s of autochthonous management</w:t>
      </w:r>
      <w:r w:rsidR="004266B6" w:rsidRPr="00AD35D7">
        <w:rPr>
          <w:rFonts w:ascii="Georgia" w:hAnsi="Georgia"/>
          <w:sz w:val="28"/>
          <w:szCs w:val="28"/>
        </w:rPr>
        <w:t>, which is quite important for scientific knowledge organization in African Management</w:t>
      </w:r>
      <w:r w:rsidR="00722BC7" w:rsidRPr="00AD35D7">
        <w:rPr>
          <w:rFonts w:ascii="Georgia" w:hAnsi="Georgia"/>
          <w:sz w:val="28"/>
          <w:szCs w:val="28"/>
        </w:rPr>
        <w:t xml:space="preserve">. </w:t>
      </w:r>
      <w:r w:rsidR="00880214" w:rsidRPr="00AD35D7">
        <w:rPr>
          <w:rFonts w:ascii="Georgia" w:hAnsi="Georgia"/>
          <w:sz w:val="28"/>
          <w:szCs w:val="28"/>
        </w:rPr>
        <w:t>This caucus seek</w:t>
      </w:r>
      <w:r w:rsidR="00377C6D" w:rsidRPr="00AD35D7">
        <w:rPr>
          <w:rFonts w:ascii="Georgia" w:hAnsi="Georgia"/>
          <w:sz w:val="28"/>
          <w:szCs w:val="28"/>
        </w:rPr>
        <w:t>s</w:t>
      </w:r>
      <w:r w:rsidR="00880214" w:rsidRPr="00AD35D7">
        <w:rPr>
          <w:rFonts w:ascii="Georgia" w:hAnsi="Georgia"/>
          <w:sz w:val="28"/>
          <w:szCs w:val="28"/>
        </w:rPr>
        <w:t xml:space="preserve"> to </w:t>
      </w:r>
      <w:r w:rsidR="00377C6D" w:rsidRPr="00AD35D7">
        <w:rPr>
          <w:rFonts w:ascii="Georgia" w:hAnsi="Georgia"/>
          <w:sz w:val="28"/>
          <w:szCs w:val="28"/>
        </w:rPr>
        <w:t>extend their proposition by</w:t>
      </w:r>
      <w:r w:rsidR="00880214" w:rsidRPr="00AD35D7">
        <w:rPr>
          <w:rFonts w:ascii="Georgia" w:hAnsi="Georgia"/>
          <w:sz w:val="28"/>
          <w:szCs w:val="28"/>
        </w:rPr>
        <w:t xml:space="preserve"> not only identifying si</w:t>
      </w:r>
      <w:r w:rsidR="000623A9" w:rsidRPr="00AD35D7">
        <w:rPr>
          <w:rFonts w:ascii="Georgia" w:hAnsi="Georgia"/>
          <w:sz w:val="28"/>
          <w:szCs w:val="28"/>
        </w:rPr>
        <w:t>tuations, behaviors, cognitions, attitudes, values, etc. that can be</w:t>
      </w:r>
      <w:r w:rsidR="00880214" w:rsidRPr="00AD35D7">
        <w:rPr>
          <w:rFonts w:ascii="Georgia" w:hAnsi="Georgia"/>
          <w:sz w:val="28"/>
          <w:szCs w:val="28"/>
        </w:rPr>
        <w:t xml:space="preserve"> attributed as uniquely African but also to explore how those unique attributes can be develop</w:t>
      </w:r>
      <w:r w:rsidR="00377C6D" w:rsidRPr="00AD35D7">
        <w:rPr>
          <w:rFonts w:ascii="Georgia" w:hAnsi="Georgia"/>
          <w:sz w:val="28"/>
          <w:szCs w:val="28"/>
        </w:rPr>
        <w:t>ed</w:t>
      </w:r>
      <w:r w:rsidR="00880214" w:rsidRPr="00AD35D7">
        <w:rPr>
          <w:rFonts w:ascii="Georgia" w:hAnsi="Georgia"/>
          <w:sz w:val="28"/>
          <w:szCs w:val="28"/>
        </w:rPr>
        <w:t xml:space="preserve"> in</w:t>
      </w:r>
      <w:r w:rsidR="00377C6D" w:rsidRPr="00AD35D7">
        <w:rPr>
          <w:rFonts w:ascii="Georgia" w:hAnsi="Georgia"/>
          <w:sz w:val="28"/>
          <w:szCs w:val="28"/>
        </w:rPr>
        <w:t>to</w:t>
      </w:r>
      <w:r w:rsidR="00880214" w:rsidRPr="00AD35D7">
        <w:rPr>
          <w:rFonts w:ascii="Georgia" w:hAnsi="Georgia"/>
          <w:sz w:val="28"/>
          <w:szCs w:val="28"/>
        </w:rPr>
        <w:t xml:space="preserve"> theories. </w:t>
      </w:r>
    </w:p>
    <w:p w:rsidR="00A32207" w:rsidRPr="00AD35D7" w:rsidDel="00AD35D7" w:rsidRDefault="00194EBB" w:rsidP="00194EBB">
      <w:pPr>
        <w:spacing w:after="0" w:line="360" w:lineRule="auto"/>
        <w:ind w:firstLine="720"/>
        <w:rPr>
          <w:del w:id="5" w:author="Prof Ngunjiri" w:date="2015-03-17T21:36:00Z"/>
          <w:rFonts w:ascii="Georgia" w:hAnsi="Georgia"/>
          <w:sz w:val="28"/>
          <w:szCs w:val="28"/>
          <w:u w:val="single"/>
        </w:rPr>
      </w:pPr>
      <w:r w:rsidRPr="00AD35D7">
        <w:rPr>
          <w:rFonts w:ascii="Georgia" w:hAnsi="Georgia"/>
          <w:sz w:val="28"/>
          <w:szCs w:val="28"/>
        </w:rPr>
        <w:lastRenderedPageBreak/>
        <w:t>If you are interested, you may contact either of the following David Zoogah, Morgan State University (</w:t>
      </w:r>
      <w:hyperlink r:id="rId7" w:history="1">
        <w:r w:rsidRPr="00AD35D7">
          <w:rPr>
            <w:rStyle w:val="Hyperlink"/>
            <w:rFonts w:ascii="Georgia" w:hAnsi="Georgia"/>
            <w:sz w:val="28"/>
            <w:szCs w:val="28"/>
          </w:rPr>
          <w:t>David.Zoogah@morgan.edu</w:t>
        </w:r>
      </w:hyperlink>
      <w:r w:rsidRPr="00AD35D7">
        <w:rPr>
          <w:rFonts w:ascii="Georgia" w:hAnsi="Georgia"/>
          <w:sz w:val="28"/>
          <w:szCs w:val="28"/>
        </w:rPr>
        <w:t xml:space="preserve">) or </w:t>
      </w:r>
      <w:r w:rsidRPr="00AD35D7">
        <w:rPr>
          <w:rFonts w:ascii="Georgia" w:hAnsi="Georgia"/>
          <w:sz w:val="28"/>
          <w:szCs w:val="28"/>
          <w:u w:val="single"/>
        </w:rPr>
        <w:t xml:space="preserve">Shiv K. </w:t>
      </w:r>
      <w:proofErr w:type="spellStart"/>
      <w:r w:rsidRPr="00AD35D7">
        <w:rPr>
          <w:rFonts w:ascii="Georgia" w:hAnsi="Georgia"/>
          <w:sz w:val="28"/>
          <w:szCs w:val="28"/>
          <w:u w:val="single"/>
        </w:rPr>
        <w:t>Tripathi</w:t>
      </w:r>
      <w:proofErr w:type="spellEnd"/>
      <w:r w:rsidRPr="00AD35D7">
        <w:rPr>
          <w:rFonts w:ascii="Georgia" w:hAnsi="Georgia"/>
          <w:sz w:val="28"/>
          <w:szCs w:val="28"/>
          <w:u w:val="single"/>
        </w:rPr>
        <w:t xml:space="preserve">, </w:t>
      </w:r>
      <w:proofErr w:type="spellStart"/>
      <w:r w:rsidRPr="00AD35D7">
        <w:rPr>
          <w:rFonts w:ascii="Georgia" w:hAnsi="Georgia"/>
          <w:sz w:val="28"/>
          <w:szCs w:val="28"/>
          <w:u w:val="single"/>
        </w:rPr>
        <w:t>Mzumbe</w:t>
      </w:r>
      <w:proofErr w:type="spellEnd"/>
      <w:r w:rsidRPr="00AD35D7">
        <w:rPr>
          <w:rFonts w:ascii="Georgia" w:hAnsi="Georgia"/>
          <w:sz w:val="28"/>
          <w:szCs w:val="28"/>
          <w:u w:val="single"/>
        </w:rPr>
        <w:t xml:space="preserve"> University Dar </w:t>
      </w:r>
      <w:proofErr w:type="spellStart"/>
      <w:proofErr w:type="gramStart"/>
      <w:r w:rsidRPr="00AD35D7">
        <w:rPr>
          <w:rFonts w:ascii="Georgia" w:hAnsi="Georgia"/>
          <w:sz w:val="28"/>
          <w:szCs w:val="28"/>
          <w:u w:val="single"/>
        </w:rPr>
        <w:t>Es</w:t>
      </w:r>
      <w:proofErr w:type="spellEnd"/>
      <w:proofErr w:type="gramEnd"/>
      <w:r w:rsidRPr="00AD35D7">
        <w:rPr>
          <w:rFonts w:ascii="Georgia" w:hAnsi="Georgia"/>
          <w:sz w:val="28"/>
          <w:szCs w:val="28"/>
          <w:u w:val="single"/>
        </w:rPr>
        <w:t xml:space="preserve"> Salaam Campus Tanzania, </w:t>
      </w:r>
      <w:hyperlink r:id="rId8" w:history="1">
        <w:r w:rsidRPr="00AD35D7">
          <w:rPr>
            <w:rStyle w:val="Hyperlink"/>
            <w:rFonts w:ascii="Georgia" w:hAnsi="Georgia"/>
            <w:sz w:val="28"/>
            <w:szCs w:val="28"/>
          </w:rPr>
          <w:t>sktripathi@mzumbe.ac.tz</w:t>
        </w:r>
      </w:hyperlink>
      <w:r w:rsidRPr="00AD35D7">
        <w:rPr>
          <w:rFonts w:ascii="Georgia" w:hAnsi="Georgia"/>
          <w:sz w:val="28"/>
          <w:szCs w:val="28"/>
          <w:u w:val="single"/>
        </w:rPr>
        <w:t>. Cell: +255788470079</w:t>
      </w:r>
    </w:p>
    <w:p w:rsidR="00A32207" w:rsidRPr="00AD35D7" w:rsidDel="00AD35D7" w:rsidRDefault="00A32207" w:rsidP="00A32207">
      <w:pPr>
        <w:spacing w:after="0" w:line="360" w:lineRule="auto"/>
        <w:rPr>
          <w:del w:id="6" w:author="Prof Ngunjiri" w:date="2015-03-17T21:36:00Z"/>
          <w:rFonts w:ascii="Georgia" w:hAnsi="Georgia"/>
          <w:b/>
          <w:sz w:val="28"/>
          <w:szCs w:val="28"/>
          <w:u w:val="single"/>
        </w:rPr>
      </w:pPr>
    </w:p>
    <w:p w:rsidR="00A32207" w:rsidRPr="00AD35D7" w:rsidRDefault="00A32207" w:rsidP="00AD35D7">
      <w:pPr>
        <w:spacing w:after="0" w:line="360" w:lineRule="auto"/>
        <w:ind w:firstLine="720"/>
        <w:rPr>
          <w:rFonts w:ascii="Georgia" w:hAnsi="Georgia"/>
          <w:b/>
          <w:sz w:val="28"/>
          <w:szCs w:val="28"/>
          <w:u w:val="single"/>
        </w:rPr>
        <w:pPrChange w:id="7" w:author="Prof Ngunjiri" w:date="2015-03-17T21:36:00Z">
          <w:pPr>
            <w:spacing w:after="0" w:line="360" w:lineRule="auto"/>
          </w:pPr>
        </w:pPrChange>
      </w:pPr>
    </w:p>
    <w:p w:rsidR="00A32207" w:rsidRPr="00AD35D7" w:rsidRDefault="00A32207" w:rsidP="00A32207">
      <w:pPr>
        <w:spacing w:after="0" w:line="360" w:lineRule="auto"/>
        <w:rPr>
          <w:rFonts w:ascii="Georgia" w:hAnsi="Georgia"/>
          <w:b/>
          <w:sz w:val="28"/>
          <w:szCs w:val="28"/>
          <w:u w:val="single"/>
        </w:rPr>
      </w:pPr>
    </w:p>
    <w:p w:rsidR="00127A0F" w:rsidRPr="00AD35D7" w:rsidRDefault="00127A0F" w:rsidP="00A32207">
      <w:pPr>
        <w:spacing w:after="0" w:line="360" w:lineRule="auto"/>
        <w:rPr>
          <w:rFonts w:ascii="Georgia" w:hAnsi="Georgia"/>
          <w:b/>
          <w:sz w:val="28"/>
          <w:szCs w:val="28"/>
          <w:u w:val="single"/>
        </w:rPr>
      </w:pPr>
      <w:r w:rsidRPr="00AD35D7">
        <w:rPr>
          <w:rFonts w:ascii="Georgia" w:hAnsi="Georgia"/>
          <w:b/>
          <w:sz w:val="28"/>
          <w:szCs w:val="28"/>
          <w:u w:val="single"/>
        </w:rPr>
        <w:t>References</w:t>
      </w:r>
    </w:p>
    <w:p w:rsidR="00377C6D" w:rsidRPr="00AD35D7" w:rsidRDefault="00377C6D" w:rsidP="00A32207">
      <w:pPr>
        <w:spacing w:after="0" w:line="360" w:lineRule="auto"/>
        <w:rPr>
          <w:rFonts w:ascii="Georgia" w:hAnsi="Georgia"/>
          <w:b/>
          <w:sz w:val="28"/>
          <w:szCs w:val="28"/>
          <w:u w:val="single"/>
        </w:rPr>
      </w:pPr>
    </w:p>
    <w:p w:rsidR="00377C6D" w:rsidRPr="00AD35D7" w:rsidDel="00AD35D7" w:rsidRDefault="00377C6D" w:rsidP="00AD35D7">
      <w:pPr>
        <w:spacing w:after="0" w:line="360" w:lineRule="auto"/>
        <w:ind w:left="720" w:hanging="720"/>
        <w:rPr>
          <w:del w:id="8" w:author="Prof Ngunjiri" w:date="2015-03-17T21:35:00Z"/>
          <w:rFonts w:ascii="Georgia" w:hAnsi="Georgia" w:cs="Times New Roman"/>
          <w:sz w:val="28"/>
          <w:szCs w:val="28"/>
        </w:rPr>
        <w:pPrChange w:id="9" w:author="Prof Ngunjiri" w:date="2015-03-17T21:35:00Z">
          <w:pPr>
            <w:spacing w:after="0" w:line="360" w:lineRule="auto"/>
          </w:pPr>
        </w:pPrChange>
      </w:pPr>
      <w:r w:rsidRPr="00AD35D7">
        <w:rPr>
          <w:rFonts w:ascii="Georgia" w:hAnsi="Georgia" w:cs="Times New Roman"/>
          <w:sz w:val="28"/>
          <w:szCs w:val="28"/>
        </w:rPr>
        <w:t xml:space="preserve">David B. Zoogah, Richard B. Zoogah &amp; </w:t>
      </w:r>
      <w:proofErr w:type="spellStart"/>
      <w:r w:rsidRPr="00AD35D7">
        <w:rPr>
          <w:rFonts w:ascii="Georgia" w:hAnsi="Georgia" w:cs="Times New Roman"/>
          <w:sz w:val="28"/>
          <w:szCs w:val="28"/>
        </w:rPr>
        <w:t>Faustina</w:t>
      </w:r>
      <w:proofErr w:type="spellEnd"/>
      <w:r w:rsidRPr="00AD35D7">
        <w:rPr>
          <w:rFonts w:ascii="Georgia" w:hAnsi="Georgia" w:cs="Times New Roman"/>
          <w:sz w:val="28"/>
          <w:szCs w:val="28"/>
        </w:rPr>
        <w:t xml:space="preserve"> </w:t>
      </w:r>
      <w:proofErr w:type="spellStart"/>
      <w:r w:rsidRPr="00AD35D7">
        <w:rPr>
          <w:rFonts w:ascii="Georgia" w:hAnsi="Georgia" w:cs="Times New Roman"/>
          <w:sz w:val="28"/>
          <w:szCs w:val="28"/>
        </w:rPr>
        <w:t>Dalaba-Roohi</w:t>
      </w:r>
      <w:proofErr w:type="spellEnd"/>
      <w:r w:rsidRPr="00AD35D7">
        <w:rPr>
          <w:rFonts w:ascii="Georgia" w:hAnsi="Georgia" w:cs="Times New Roman"/>
          <w:sz w:val="28"/>
          <w:szCs w:val="28"/>
        </w:rPr>
        <w:t xml:space="preserve"> (2015): Riding </w:t>
      </w:r>
    </w:p>
    <w:p w:rsidR="00377C6D" w:rsidRPr="00AD35D7" w:rsidRDefault="00377C6D" w:rsidP="00AD35D7">
      <w:pPr>
        <w:spacing w:after="0" w:line="360" w:lineRule="auto"/>
        <w:ind w:left="720" w:hanging="720"/>
        <w:rPr>
          <w:rFonts w:ascii="Georgia" w:hAnsi="Georgia" w:cs="Times New Roman"/>
          <w:sz w:val="28"/>
          <w:szCs w:val="28"/>
        </w:rPr>
        <w:pPrChange w:id="10" w:author="Prof Ngunjiri" w:date="2015-03-17T21:35:00Z">
          <w:pPr>
            <w:spacing w:after="0" w:line="360" w:lineRule="auto"/>
            <w:ind w:left="720"/>
          </w:pPr>
        </w:pPrChange>
      </w:pPr>
      <w:proofErr w:type="gramStart"/>
      <w:r w:rsidRPr="00AD35D7">
        <w:rPr>
          <w:rFonts w:ascii="Georgia" w:hAnsi="Georgia" w:cs="Times New Roman"/>
          <w:sz w:val="28"/>
          <w:szCs w:val="28"/>
        </w:rPr>
        <w:t>the</w:t>
      </w:r>
      <w:proofErr w:type="gramEnd"/>
      <w:r w:rsidRPr="00AD35D7">
        <w:rPr>
          <w:rFonts w:ascii="Georgia" w:hAnsi="Georgia" w:cs="Times New Roman"/>
          <w:sz w:val="28"/>
          <w:szCs w:val="28"/>
        </w:rPr>
        <w:t xml:space="preserve"> Tide: Management in Africa and the Role of High-Impact Research, </w:t>
      </w:r>
      <w:r w:rsidRPr="00AD35D7">
        <w:rPr>
          <w:rFonts w:ascii="Georgia" w:hAnsi="Georgia" w:cs="Times New Roman"/>
          <w:i/>
          <w:sz w:val="28"/>
          <w:szCs w:val="28"/>
        </w:rPr>
        <w:t>Africa Journal of Management</w:t>
      </w:r>
      <w:r w:rsidRPr="00AD35D7">
        <w:rPr>
          <w:rFonts w:ascii="Georgia" w:hAnsi="Georgia" w:cs="Times New Roman"/>
          <w:sz w:val="28"/>
          <w:szCs w:val="28"/>
        </w:rPr>
        <w:t>, DOI: 10.1080/23322373.2015.994421.</w:t>
      </w:r>
    </w:p>
    <w:p w:rsidR="00377C6D" w:rsidRPr="00AD35D7" w:rsidRDefault="00377C6D" w:rsidP="00A32207">
      <w:pPr>
        <w:spacing w:after="0" w:line="360" w:lineRule="auto"/>
        <w:ind w:left="720"/>
        <w:rPr>
          <w:rFonts w:ascii="Georgia" w:hAnsi="Georgia" w:cs="Times New Roman"/>
          <w:sz w:val="28"/>
          <w:szCs w:val="28"/>
        </w:rPr>
      </w:pPr>
    </w:p>
    <w:p w:rsidR="00377C6D" w:rsidRPr="00AD35D7" w:rsidRDefault="00377C6D" w:rsidP="00A32207">
      <w:pPr>
        <w:spacing w:after="0" w:line="360" w:lineRule="auto"/>
        <w:rPr>
          <w:rFonts w:ascii="Georgia" w:hAnsi="Georgia" w:cs="Times New Roman"/>
          <w:sz w:val="28"/>
          <w:szCs w:val="28"/>
        </w:rPr>
      </w:pPr>
      <w:proofErr w:type="spellStart"/>
      <w:proofErr w:type="gramStart"/>
      <w:r w:rsidRPr="00AD35D7">
        <w:rPr>
          <w:rFonts w:ascii="Georgia" w:hAnsi="Georgia" w:cs="Times New Roman"/>
          <w:sz w:val="28"/>
          <w:szCs w:val="28"/>
        </w:rPr>
        <w:t>Mangaliso</w:t>
      </w:r>
      <w:proofErr w:type="spellEnd"/>
      <w:r w:rsidRPr="00AD35D7">
        <w:rPr>
          <w:rFonts w:ascii="Georgia" w:hAnsi="Georgia" w:cs="Times New Roman"/>
          <w:sz w:val="28"/>
          <w:szCs w:val="28"/>
        </w:rPr>
        <w:t>, M. P. (2001).</w:t>
      </w:r>
      <w:proofErr w:type="gramEnd"/>
      <w:r w:rsidRPr="00AD35D7">
        <w:rPr>
          <w:rFonts w:ascii="Georgia" w:hAnsi="Georgia" w:cs="Times New Roman"/>
          <w:sz w:val="28"/>
          <w:szCs w:val="28"/>
        </w:rPr>
        <w:t xml:space="preserve"> Building competitive advantage from Ubuntu: </w:t>
      </w:r>
    </w:p>
    <w:p w:rsidR="00377C6D" w:rsidRPr="00AD35D7" w:rsidRDefault="00377C6D" w:rsidP="00A32207">
      <w:pPr>
        <w:spacing w:after="0" w:line="360" w:lineRule="auto"/>
        <w:ind w:left="720"/>
        <w:rPr>
          <w:rFonts w:ascii="Georgia" w:hAnsi="Georgia" w:cs="Times New Roman"/>
          <w:sz w:val="28"/>
          <w:szCs w:val="28"/>
        </w:rPr>
      </w:pPr>
      <w:proofErr w:type="gramStart"/>
      <w:r w:rsidRPr="00AD35D7">
        <w:rPr>
          <w:rFonts w:ascii="Georgia" w:hAnsi="Georgia" w:cs="Times New Roman"/>
          <w:sz w:val="28"/>
          <w:szCs w:val="28"/>
        </w:rPr>
        <w:t>Management lessons from South Africa.</w:t>
      </w:r>
      <w:proofErr w:type="gramEnd"/>
      <w:r w:rsidRPr="00AD35D7">
        <w:rPr>
          <w:rFonts w:ascii="Georgia" w:hAnsi="Georgia" w:cs="Times New Roman"/>
          <w:sz w:val="28"/>
          <w:szCs w:val="28"/>
        </w:rPr>
        <w:t xml:space="preserve"> </w:t>
      </w:r>
      <w:r w:rsidRPr="00AD35D7">
        <w:rPr>
          <w:rFonts w:ascii="Georgia" w:hAnsi="Georgia" w:cs="Times New Roman"/>
          <w:i/>
          <w:sz w:val="28"/>
          <w:szCs w:val="28"/>
        </w:rPr>
        <w:t>Academy of Management Executive</w:t>
      </w:r>
      <w:r w:rsidRPr="00AD35D7">
        <w:rPr>
          <w:rFonts w:ascii="Georgia" w:hAnsi="Georgia" w:cs="Times New Roman"/>
          <w:sz w:val="28"/>
          <w:szCs w:val="28"/>
        </w:rPr>
        <w:t>, 15(3), 23–34.</w:t>
      </w:r>
    </w:p>
    <w:p w:rsidR="00377C6D" w:rsidRPr="00AD35D7" w:rsidRDefault="00377C6D" w:rsidP="00A32207">
      <w:pPr>
        <w:spacing w:after="0" w:line="360" w:lineRule="auto"/>
        <w:ind w:left="720"/>
        <w:rPr>
          <w:rFonts w:ascii="Georgia" w:hAnsi="Georgia" w:cs="Times New Roman"/>
          <w:sz w:val="28"/>
          <w:szCs w:val="28"/>
        </w:rPr>
      </w:pPr>
    </w:p>
    <w:p w:rsidR="00127A0F" w:rsidRPr="00AD35D7" w:rsidRDefault="00377C6D" w:rsidP="00A32207">
      <w:pPr>
        <w:spacing w:after="0" w:line="360" w:lineRule="auto"/>
        <w:rPr>
          <w:rFonts w:ascii="Georgia" w:hAnsi="Georgia" w:cs="Times New Roman"/>
          <w:sz w:val="28"/>
          <w:szCs w:val="28"/>
        </w:rPr>
      </w:pPr>
      <w:proofErr w:type="spellStart"/>
      <w:r w:rsidRPr="00AD35D7">
        <w:rPr>
          <w:rFonts w:ascii="Georgia" w:hAnsi="Georgia" w:cs="Times New Roman"/>
          <w:sz w:val="28"/>
          <w:szCs w:val="28"/>
        </w:rPr>
        <w:t>Mangaliso</w:t>
      </w:r>
      <w:proofErr w:type="spellEnd"/>
      <w:r w:rsidRPr="00AD35D7">
        <w:rPr>
          <w:rFonts w:ascii="Georgia" w:hAnsi="Georgia" w:cs="Times New Roman"/>
          <w:sz w:val="28"/>
          <w:szCs w:val="28"/>
        </w:rPr>
        <w:t xml:space="preserve">, M. P., &amp; Lewis, A. O. (2013). Strategic management research in </w:t>
      </w:r>
    </w:p>
    <w:p w:rsidR="004266B6" w:rsidRPr="00AD35D7" w:rsidRDefault="00377C6D" w:rsidP="00A32207">
      <w:pPr>
        <w:widowControl w:val="0"/>
        <w:overflowPunct w:val="0"/>
        <w:autoSpaceDE w:val="0"/>
        <w:autoSpaceDN w:val="0"/>
        <w:adjustRightInd w:val="0"/>
        <w:spacing w:after="0" w:line="360" w:lineRule="auto"/>
        <w:ind w:left="1080" w:hanging="360"/>
        <w:contextualSpacing/>
        <w:jc w:val="both"/>
        <w:rPr>
          <w:rFonts w:ascii="Georgia" w:hAnsi="Georgia" w:cs="Times New Roman"/>
          <w:sz w:val="28"/>
          <w:szCs w:val="28"/>
        </w:rPr>
      </w:pPr>
      <w:proofErr w:type="gramStart"/>
      <w:r w:rsidRPr="00AD35D7">
        <w:rPr>
          <w:rFonts w:ascii="Georgia" w:hAnsi="Georgia" w:cs="Times New Roman"/>
          <w:sz w:val="28"/>
          <w:szCs w:val="28"/>
        </w:rPr>
        <w:t>developing</w:t>
      </w:r>
      <w:proofErr w:type="gramEnd"/>
      <w:r w:rsidRPr="00AD35D7">
        <w:rPr>
          <w:rFonts w:ascii="Georgia" w:hAnsi="Georgia" w:cs="Times New Roman"/>
          <w:sz w:val="28"/>
          <w:szCs w:val="28"/>
        </w:rPr>
        <w:t xml:space="preserve"> nations: How relevant? </w:t>
      </w:r>
      <w:proofErr w:type="gramStart"/>
      <w:r w:rsidRPr="00AD35D7">
        <w:rPr>
          <w:rFonts w:ascii="Georgia" w:hAnsi="Georgia" w:cs="Times New Roman"/>
          <w:sz w:val="28"/>
          <w:szCs w:val="28"/>
        </w:rPr>
        <w:t xml:space="preserve">Proceedings of the Annual Meeting of the </w:t>
      </w:r>
      <w:r w:rsidRPr="00AD35D7">
        <w:rPr>
          <w:rFonts w:ascii="Georgia" w:hAnsi="Georgia" w:cs="Times New Roman"/>
          <w:i/>
          <w:sz w:val="28"/>
          <w:szCs w:val="28"/>
        </w:rPr>
        <w:t>Academy of Management</w:t>
      </w:r>
      <w:r w:rsidRPr="00AD35D7">
        <w:rPr>
          <w:rFonts w:ascii="Georgia" w:hAnsi="Georgia" w:cs="Times New Roman"/>
          <w:sz w:val="28"/>
          <w:szCs w:val="28"/>
        </w:rPr>
        <w:t>.</w:t>
      </w:r>
      <w:proofErr w:type="gramEnd"/>
      <w:r w:rsidRPr="00AD35D7">
        <w:rPr>
          <w:rFonts w:ascii="Georgia" w:hAnsi="Georgia" w:cs="Times New Roman"/>
          <w:sz w:val="28"/>
          <w:szCs w:val="28"/>
        </w:rPr>
        <w:t xml:space="preserve"> </w:t>
      </w:r>
      <w:proofErr w:type="gramStart"/>
      <w:r w:rsidRPr="00AD35D7">
        <w:rPr>
          <w:rFonts w:ascii="Georgia" w:hAnsi="Georgia" w:cs="Times New Roman"/>
          <w:sz w:val="28"/>
          <w:szCs w:val="28"/>
        </w:rPr>
        <w:t>August, Orlando, FL.</w:t>
      </w:r>
      <w:proofErr w:type="gramEnd"/>
    </w:p>
    <w:p w:rsidR="004266B6" w:rsidRPr="00AD35D7" w:rsidRDefault="004266B6" w:rsidP="00AD35D7">
      <w:pPr>
        <w:widowControl w:val="0"/>
        <w:overflowPunct w:val="0"/>
        <w:autoSpaceDE w:val="0"/>
        <w:autoSpaceDN w:val="0"/>
        <w:adjustRightInd w:val="0"/>
        <w:spacing w:after="0" w:line="360" w:lineRule="auto"/>
        <w:ind w:left="1800" w:hanging="720"/>
        <w:contextualSpacing/>
        <w:jc w:val="both"/>
        <w:rPr>
          <w:rFonts w:ascii="Georgia" w:hAnsi="Georgia" w:cs="Times New Roman"/>
          <w:sz w:val="28"/>
          <w:szCs w:val="28"/>
        </w:rPr>
        <w:pPrChange w:id="11" w:author="Prof Ngunjiri" w:date="2015-03-17T21:36:00Z">
          <w:pPr>
            <w:widowControl w:val="0"/>
            <w:overflowPunct w:val="0"/>
            <w:autoSpaceDE w:val="0"/>
            <w:autoSpaceDN w:val="0"/>
            <w:adjustRightInd w:val="0"/>
            <w:spacing w:after="0" w:line="360" w:lineRule="auto"/>
            <w:ind w:left="1080" w:hanging="360"/>
            <w:contextualSpacing/>
            <w:jc w:val="both"/>
          </w:pPr>
        </w:pPrChange>
      </w:pPr>
    </w:p>
    <w:p w:rsidR="00A32207" w:rsidRPr="00AD35D7" w:rsidDel="00AD35D7" w:rsidRDefault="004266B6" w:rsidP="00AD35D7">
      <w:pPr>
        <w:widowControl w:val="0"/>
        <w:overflowPunct w:val="0"/>
        <w:autoSpaceDE w:val="0"/>
        <w:autoSpaceDN w:val="0"/>
        <w:adjustRightInd w:val="0"/>
        <w:spacing w:after="0" w:line="360" w:lineRule="auto"/>
        <w:ind w:left="720" w:hanging="720"/>
        <w:contextualSpacing/>
        <w:jc w:val="both"/>
        <w:rPr>
          <w:del w:id="12" w:author="Prof Ngunjiri" w:date="2015-03-17T21:35:00Z"/>
          <w:rFonts w:ascii="Georgia" w:hAnsi="Georgia" w:cs="Times New Roman"/>
          <w:sz w:val="28"/>
          <w:szCs w:val="28"/>
        </w:rPr>
        <w:pPrChange w:id="13" w:author="Prof Ngunjiri" w:date="2015-03-17T21:36:00Z">
          <w:pPr>
            <w:widowControl w:val="0"/>
            <w:overflowPunct w:val="0"/>
            <w:autoSpaceDE w:val="0"/>
            <w:autoSpaceDN w:val="0"/>
            <w:adjustRightInd w:val="0"/>
            <w:spacing w:after="0" w:line="360" w:lineRule="auto"/>
            <w:contextualSpacing/>
            <w:jc w:val="both"/>
          </w:pPr>
        </w:pPrChange>
      </w:pPr>
      <w:proofErr w:type="spellStart"/>
      <w:proofErr w:type="gramStart"/>
      <w:r w:rsidRPr="00AD35D7">
        <w:rPr>
          <w:rFonts w:ascii="Georgia" w:hAnsi="Georgia" w:cs="Times New Roman"/>
          <w:bCs/>
          <w:sz w:val="28"/>
          <w:szCs w:val="28"/>
        </w:rPr>
        <w:t>Tripathi</w:t>
      </w:r>
      <w:proofErr w:type="spellEnd"/>
      <w:r w:rsidRPr="00AD35D7">
        <w:rPr>
          <w:rFonts w:ascii="Georgia" w:hAnsi="Georgia" w:cs="Times New Roman"/>
          <w:bCs/>
          <w:sz w:val="28"/>
          <w:szCs w:val="28"/>
        </w:rPr>
        <w:t xml:space="preserve">, S.K., </w:t>
      </w:r>
      <w:proofErr w:type="spellStart"/>
      <w:r w:rsidRPr="00AD35D7">
        <w:rPr>
          <w:rFonts w:ascii="Georgia" w:hAnsi="Georgia" w:cs="Times New Roman"/>
          <w:bCs/>
          <w:sz w:val="28"/>
          <w:szCs w:val="28"/>
        </w:rPr>
        <w:t>Amann</w:t>
      </w:r>
      <w:proofErr w:type="spellEnd"/>
      <w:r w:rsidRPr="00AD35D7">
        <w:rPr>
          <w:rFonts w:ascii="Georgia" w:hAnsi="Georgia" w:cs="Times New Roman"/>
          <w:bCs/>
          <w:sz w:val="28"/>
          <w:szCs w:val="28"/>
        </w:rPr>
        <w:t xml:space="preserve">, W. and </w:t>
      </w:r>
      <w:proofErr w:type="spellStart"/>
      <w:r w:rsidRPr="00AD35D7">
        <w:rPr>
          <w:rFonts w:ascii="Georgia" w:hAnsi="Georgia" w:cs="Times New Roman"/>
          <w:bCs/>
          <w:sz w:val="28"/>
          <w:szCs w:val="28"/>
        </w:rPr>
        <w:t>Kamuzora</w:t>
      </w:r>
      <w:proofErr w:type="spellEnd"/>
      <w:r w:rsidRPr="00AD35D7">
        <w:rPr>
          <w:rFonts w:ascii="Georgia" w:hAnsi="Georgia" w:cs="Times New Roman"/>
          <w:bCs/>
          <w:sz w:val="28"/>
          <w:szCs w:val="28"/>
        </w:rPr>
        <w:t>, F. (2013)</w:t>
      </w:r>
      <w:r w:rsidR="00194EBB" w:rsidRPr="00AD35D7">
        <w:rPr>
          <w:rFonts w:ascii="Georgia" w:hAnsi="Georgia" w:cs="Times New Roman"/>
          <w:bCs/>
          <w:sz w:val="28"/>
          <w:szCs w:val="28"/>
        </w:rPr>
        <w:t>.</w:t>
      </w:r>
      <w:proofErr w:type="gramEnd"/>
      <w:r w:rsidRPr="00AD35D7">
        <w:rPr>
          <w:rFonts w:ascii="Georgia" w:hAnsi="Georgia" w:cs="Times New Roman"/>
          <w:sz w:val="28"/>
          <w:szCs w:val="28"/>
        </w:rPr>
        <w:t xml:space="preserve"> ‘Towards A Humanistic </w:t>
      </w:r>
    </w:p>
    <w:p w:rsidR="004266B6" w:rsidRPr="00AD35D7" w:rsidDel="00AD35D7" w:rsidRDefault="00A32207" w:rsidP="00AD35D7">
      <w:pPr>
        <w:widowControl w:val="0"/>
        <w:overflowPunct w:val="0"/>
        <w:autoSpaceDE w:val="0"/>
        <w:autoSpaceDN w:val="0"/>
        <w:adjustRightInd w:val="0"/>
        <w:spacing w:after="0" w:line="360" w:lineRule="auto"/>
        <w:ind w:left="720" w:hanging="720"/>
        <w:contextualSpacing/>
        <w:jc w:val="both"/>
        <w:rPr>
          <w:del w:id="14" w:author="Prof Ngunjiri" w:date="2015-03-17T21:36:00Z"/>
          <w:rFonts w:ascii="Georgia" w:hAnsi="Georgia" w:cs="Times New Roman"/>
          <w:b/>
          <w:bCs/>
          <w:sz w:val="28"/>
          <w:szCs w:val="28"/>
        </w:rPr>
        <w:pPrChange w:id="15" w:author="Prof Ngunjiri" w:date="2015-03-17T21:36:00Z">
          <w:pPr>
            <w:widowControl w:val="0"/>
            <w:overflowPunct w:val="0"/>
            <w:autoSpaceDE w:val="0"/>
            <w:autoSpaceDN w:val="0"/>
            <w:adjustRightInd w:val="0"/>
            <w:spacing w:after="0" w:line="360" w:lineRule="auto"/>
            <w:ind w:left="720"/>
            <w:contextualSpacing/>
            <w:jc w:val="both"/>
          </w:pPr>
        </w:pPrChange>
      </w:pPr>
      <w:proofErr w:type="gramStart"/>
      <w:r w:rsidRPr="00AD35D7">
        <w:rPr>
          <w:rFonts w:ascii="Georgia" w:hAnsi="Georgia" w:cs="Times New Roman"/>
          <w:sz w:val="28"/>
          <w:szCs w:val="28"/>
        </w:rPr>
        <w:t>and</w:t>
      </w:r>
      <w:proofErr w:type="gramEnd"/>
      <w:r w:rsidRPr="00AD35D7">
        <w:rPr>
          <w:rFonts w:ascii="Georgia" w:hAnsi="Georgia" w:cs="Times New Roman"/>
          <w:sz w:val="28"/>
          <w:szCs w:val="28"/>
        </w:rPr>
        <w:t xml:space="preserve"> Responsible Managerial Decision Making Model: The Corporate Ubuntu Approach</w:t>
      </w:r>
      <w:r w:rsidR="00194EBB" w:rsidRPr="00AD35D7">
        <w:rPr>
          <w:rFonts w:ascii="Georgia" w:hAnsi="Georgia" w:cs="Times New Roman"/>
          <w:sz w:val="28"/>
          <w:szCs w:val="28"/>
        </w:rPr>
        <w:t>.</w:t>
      </w:r>
      <w:r w:rsidRPr="00AD35D7">
        <w:rPr>
          <w:rFonts w:ascii="Georgia" w:hAnsi="Georgia" w:cs="Times New Roman"/>
          <w:sz w:val="28"/>
          <w:szCs w:val="28"/>
        </w:rPr>
        <w:t xml:space="preserve">’ </w:t>
      </w:r>
      <w:r w:rsidR="00194EBB" w:rsidRPr="00AD35D7">
        <w:rPr>
          <w:rFonts w:ascii="Georgia" w:hAnsi="Georgia" w:cs="Times New Roman"/>
          <w:sz w:val="28"/>
          <w:szCs w:val="28"/>
        </w:rPr>
        <w:t>I</w:t>
      </w:r>
      <w:r w:rsidRPr="00AD35D7">
        <w:rPr>
          <w:rFonts w:ascii="Georgia" w:hAnsi="Georgia" w:cs="Times New Roman"/>
          <w:sz w:val="28"/>
          <w:szCs w:val="28"/>
        </w:rPr>
        <w:t xml:space="preserve">n </w:t>
      </w:r>
      <w:r w:rsidR="00194EBB" w:rsidRPr="00AD35D7">
        <w:rPr>
          <w:rFonts w:ascii="Georgia" w:hAnsi="Georgia" w:cs="Times New Roman"/>
          <w:sz w:val="28"/>
          <w:szCs w:val="28"/>
        </w:rPr>
        <w:t xml:space="preserve">K. </w:t>
      </w:r>
      <w:proofErr w:type="spellStart"/>
      <w:r w:rsidRPr="00AD35D7">
        <w:rPr>
          <w:rFonts w:ascii="Georgia" w:hAnsi="Georgia" w:cs="Times New Roman"/>
          <w:sz w:val="28"/>
          <w:szCs w:val="28"/>
        </w:rPr>
        <w:t>Shiban</w:t>
      </w:r>
      <w:proofErr w:type="spellEnd"/>
      <w:r w:rsidR="00194EBB" w:rsidRPr="00AD35D7">
        <w:rPr>
          <w:rFonts w:ascii="Georgia" w:hAnsi="Georgia" w:cs="Times New Roman"/>
          <w:sz w:val="28"/>
          <w:szCs w:val="28"/>
        </w:rPr>
        <w:t xml:space="preserve">, W. </w:t>
      </w:r>
      <w:proofErr w:type="spellStart"/>
      <w:r w:rsidR="00194EBB" w:rsidRPr="00AD35D7">
        <w:rPr>
          <w:rFonts w:ascii="Georgia" w:hAnsi="Georgia" w:cs="Times New Roman"/>
          <w:sz w:val="28"/>
          <w:szCs w:val="28"/>
        </w:rPr>
        <w:t>Amann</w:t>
      </w:r>
      <w:proofErr w:type="spellEnd"/>
      <w:r w:rsidR="00194EBB" w:rsidRPr="00AD35D7">
        <w:rPr>
          <w:rFonts w:ascii="Georgia" w:hAnsi="Georgia" w:cs="Times New Roman"/>
          <w:sz w:val="28"/>
          <w:szCs w:val="28"/>
        </w:rPr>
        <w:t xml:space="preserve"> (eds.)</w:t>
      </w:r>
      <w:r w:rsidRPr="00AD35D7">
        <w:rPr>
          <w:rFonts w:ascii="Georgia" w:hAnsi="Georgia" w:cs="Times New Roman"/>
          <w:sz w:val="28"/>
          <w:szCs w:val="28"/>
        </w:rPr>
        <w:t xml:space="preserve"> </w:t>
      </w:r>
      <w:r w:rsidRPr="00AD35D7">
        <w:rPr>
          <w:rFonts w:ascii="Georgia" w:hAnsi="Georgia" w:cs="Times New Roman"/>
          <w:i/>
          <w:sz w:val="28"/>
          <w:szCs w:val="28"/>
        </w:rPr>
        <w:t xml:space="preserve">World </w:t>
      </w:r>
      <w:r w:rsidRPr="00AD35D7">
        <w:rPr>
          <w:rFonts w:ascii="Georgia" w:hAnsi="Georgia" w:cs="Times New Roman"/>
          <w:i/>
          <w:sz w:val="28"/>
          <w:szCs w:val="28"/>
        </w:rPr>
        <w:lastRenderedPageBreak/>
        <w:t>Humanism: Cross-Cultural Perspectives on Ethical Practices in Organizations</w:t>
      </w:r>
      <w:r w:rsidRPr="00AD35D7">
        <w:rPr>
          <w:rFonts w:ascii="Georgia" w:hAnsi="Georgia" w:cs="Times New Roman"/>
          <w:sz w:val="28"/>
          <w:szCs w:val="28"/>
        </w:rPr>
        <w:t xml:space="preserve"> (</w:t>
      </w:r>
      <w:r w:rsidR="00194EBB" w:rsidRPr="00AD35D7">
        <w:rPr>
          <w:rFonts w:ascii="Georgia" w:hAnsi="Georgia" w:cs="Times New Roman"/>
          <w:sz w:val="28"/>
          <w:szCs w:val="28"/>
        </w:rPr>
        <w:t>pp. 122-134.</w:t>
      </w:r>
      <w:r w:rsidRPr="00AD35D7">
        <w:rPr>
          <w:rFonts w:ascii="Georgia" w:hAnsi="Georgia" w:cs="Times New Roman"/>
          <w:sz w:val="28"/>
          <w:szCs w:val="28"/>
        </w:rPr>
        <w:t xml:space="preserve">), Palgrave Macmillan </w:t>
      </w:r>
    </w:p>
    <w:p w:rsidR="00377C6D" w:rsidRPr="00AD35D7" w:rsidDel="00AD35D7" w:rsidRDefault="00377C6D" w:rsidP="00A32207">
      <w:pPr>
        <w:spacing w:after="0" w:line="360" w:lineRule="auto"/>
        <w:ind w:left="720"/>
        <w:rPr>
          <w:del w:id="16" w:author="Prof Ngunjiri" w:date="2015-03-17T21:36:00Z"/>
          <w:rFonts w:ascii="Georgia" w:hAnsi="Georgia"/>
          <w:sz w:val="28"/>
          <w:szCs w:val="28"/>
        </w:rPr>
      </w:pPr>
    </w:p>
    <w:p w:rsidR="004266B6" w:rsidRPr="00AD35D7" w:rsidRDefault="004266B6" w:rsidP="00AD35D7">
      <w:pPr>
        <w:widowControl w:val="0"/>
        <w:overflowPunct w:val="0"/>
        <w:autoSpaceDE w:val="0"/>
        <w:autoSpaceDN w:val="0"/>
        <w:adjustRightInd w:val="0"/>
        <w:spacing w:after="0" w:line="360" w:lineRule="auto"/>
        <w:ind w:left="720" w:hanging="720"/>
        <w:contextualSpacing/>
        <w:jc w:val="both"/>
        <w:rPr>
          <w:rFonts w:ascii="Georgia" w:hAnsi="Georgia"/>
          <w:sz w:val="28"/>
          <w:szCs w:val="28"/>
        </w:rPr>
        <w:pPrChange w:id="17" w:author="Prof Ngunjiri" w:date="2015-03-17T21:36:00Z">
          <w:pPr>
            <w:spacing w:after="0" w:line="360" w:lineRule="auto"/>
            <w:ind w:left="720"/>
          </w:pPr>
        </w:pPrChange>
      </w:pPr>
    </w:p>
    <w:sectPr w:rsidR="004266B6" w:rsidRPr="00AD35D7" w:rsidSect="00771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angal">
    <w:panose1 w:val="00000000000000000000"/>
    <w:charset w:val="01"/>
    <w:family w:val="roman"/>
    <w:notTrueType/>
    <w:pitch w:val="variable"/>
    <w:sig w:usb0="00002000" w:usb1="00000000" w:usb2="00000000" w:usb3="00000000" w:csb0="00000000" w:csb1="00000000"/>
  </w:font>
  <w:font w:name="Tahoma">
    <w:panose1 w:val="020B0604030504040204"/>
    <w:charset w:val="00"/>
    <w:family w:val="auto"/>
    <w:pitch w:val="variable"/>
    <w:sig w:usb0="E1002AFF" w:usb1="C000605B" w:usb2="00000029" w:usb3="00000000" w:csb0="0001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83E59"/>
    <w:multiLevelType w:val="hybridMultilevel"/>
    <w:tmpl w:val="D0200F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7BC"/>
    <w:rsid w:val="00023A0C"/>
    <w:rsid w:val="000574AD"/>
    <w:rsid w:val="000623A9"/>
    <w:rsid w:val="000A3845"/>
    <w:rsid w:val="000B2496"/>
    <w:rsid w:val="00120FCE"/>
    <w:rsid w:val="001248AA"/>
    <w:rsid w:val="00127A0F"/>
    <w:rsid w:val="00132B69"/>
    <w:rsid w:val="00150448"/>
    <w:rsid w:val="00153DA6"/>
    <w:rsid w:val="00194EBB"/>
    <w:rsid w:val="00195FD0"/>
    <w:rsid w:val="001A4635"/>
    <w:rsid w:val="001D49CA"/>
    <w:rsid w:val="001F6FC5"/>
    <w:rsid w:val="00234C01"/>
    <w:rsid w:val="002411F6"/>
    <w:rsid w:val="002512F0"/>
    <w:rsid w:val="00281C65"/>
    <w:rsid w:val="002C378D"/>
    <w:rsid w:val="002C545F"/>
    <w:rsid w:val="002E1464"/>
    <w:rsid w:val="002F15C9"/>
    <w:rsid w:val="002F6E3D"/>
    <w:rsid w:val="003159A2"/>
    <w:rsid w:val="003377BC"/>
    <w:rsid w:val="00344B32"/>
    <w:rsid w:val="00375F72"/>
    <w:rsid w:val="00377C6D"/>
    <w:rsid w:val="003842C7"/>
    <w:rsid w:val="003E7E1F"/>
    <w:rsid w:val="00411ED6"/>
    <w:rsid w:val="00416681"/>
    <w:rsid w:val="004266B6"/>
    <w:rsid w:val="004669C1"/>
    <w:rsid w:val="0048657F"/>
    <w:rsid w:val="0049260B"/>
    <w:rsid w:val="004A4F61"/>
    <w:rsid w:val="004C15DE"/>
    <w:rsid w:val="004E0CEF"/>
    <w:rsid w:val="004F22BA"/>
    <w:rsid w:val="004F3263"/>
    <w:rsid w:val="00500213"/>
    <w:rsid w:val="0051094E"/>
    <w:rsid w:val="00531324"/>
    <w:rsid w:val="005916D3"/>
    <w:rsid w:val="005D50EA"/>
    <w:rsid w:val="005F1B0D"/>
    <w:rsid w:val="00611BE1"/>
    <w:rsid w:val="006251E3"/>
    <w:rsid w:val="006348D3"/>
    <w:rsid w:val="00645A8D"/>
    <w:rsid w:val="00646DC8"/>
    <w:rsid w:val="00654A8E"/>
    <w:rsid w:val="006C473E"/>
    <w:rsid w:val="006C6A11"/>
    <w:rsid w:val="006D21A3"/>
    <w:rsid w:val="006E3E52"/>
    <w:rsid w:val="006E492D"/>
    <w:rsid w:val="006F16D5"/>
    <w:rsid w:val="00722BC7"/>
    <w:rsid w:val="0075188C"/>
    <w:rsid w:val="007658C9"/>
    <w:rsid w:val="007663DE"/>
    <w:rsid w:val="0077112A"/>
    <w:rsid w:val="00820234"/>
    <w:rsid w:val="00821D05"/>
    <w:rsid w:val="008272F7"/>
    <w:rsid w:val="00852C94"/>
    <w:rsid w:val="00880214"/>
    <w:rsid w:val="009361B9"/>
    <w:rsid w:val="009412BC"/>
    <w:rsid w:val="00985455"/>
    <w:rsid w:val="0099715B"/>
    <w:rsid w:val="009C7AA1"/>
    <w:rsid w:val="009D48B2"/>
    <w:rsid w:val="009F5FE4"/>
    <w:rsid w:val="00A102FC"/>
    <w:rsid w:val="00A1555A"/>
    <w:rsid w:val="00A32207"/>
    <w:rsid w:val="00A51960"/>
    <w:rsid w:val="00A534B4"/>
    <w:rsid w:val="00A71A35"/>
    <w:rsid w:val="00A751D1"/>
    <w:rsid w:val="00A87665"/>
    <w:rsid w:val="00AD0854"/>
    <w:rsid w:val="00AD35D7"/>
    <w:rsid w:val="00B01387"/>
    <w:rsid w:val="00B076F8"/>
    <w:rsid w:val="00B16AB2"/>
    <w:rsid w:val="00B27DD4"/>
    <w:rsid w:val="00B41C8D"/>
    <w:rsid w:val="00B445FE"/>
    <w:rsid w:val="00B80693"/>
    <w:rsid w:val="00B96C41"/>
    <w:rsid w:val="00BA59C0"/>
    <w:rsid w:val="00BB290D"/>
    <w:rsid w:val="00BE2BE9"/>
    <w:rsid w:val="00C235CA"/>
    <w:rsid w:val="00C27153"/>
    <w:rsid w:val="00C31CC5"/>
    <w:rsid w:val="00C3598C"/>
    <w:rsid w:val="00C41BFE"/>
    <w:rsid w:val="00C518A3"/>
    <w:rsid w:val="00C702DE"/>
    <w:rsid w:val="00C80FFF"/>
    <w:rsid w:val="00CA590C"/>
    <w:rsid w:val="00CD2CB5"/>
    <w:rsid w:val="00CE20B4"/>
    <w:rsid w:val="00CE7DB4"/>
    <w:rsid w:val="00D10808"/>
    <w:rsid w:val="00D620FE"/>
    <w:rsid w:val="00D970D4"/>
    <w:rsid w:val="00DB1D73"/>
    <w:rsid w:val="00DB6ED2"/>
    <w:rsid w:val="00DE0E40"/>
    <w:rsid w:val="00DF2076"/>
    <w:rsid w:val="00E03551"/>
    <w:rsid w:val="00E557F3"/>
    <w:rsid w:val="00E5599D"/>
    <w:rsid w:val="00E57C76"/>
    <w:rsid w:val="00E81F83"/>
    <w:rsid w:val="00E848B7"/>
    <w:rsid w:val="00ED6DB4"/>
    <w:rsid w:val="00ED72B5"/>
    <w:rsid w:val="00EF111B"/>
    <w:rsid w:val="00F03EE6"/>
    <w:rsid w:val="00F2056F"/>
    <w:rsid w:val="00F20CB0"/>
    <w:rsid w:val="00F46356"/>
    <w:rsid w:val="00F46E97"/>
    <w:rsid w:val="00F47919"/>
    <w:rsid w:val="00F72041"/>
    <w:rsid w:val="00FA7561"/>
    <w:rsid w:val="00FD0010"/>
    <w:rsid w:val="00FF3ED2"/>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77BC"/>
    <w:pPr>
      <w:ind w:left="720"/>
      <w:contextualSpacing/>
    </w:pPr>
  </w:style>
  <w:style w:type="paragraph" w:styleId="BalloonText">
    <w:name w:val="Balloon Text"/>
    <w:basedOn w:val="Normal"/>
    <w:link w:val="BalloonTextChar"/>
    <w:uiPriority w:val="99"/>
    <w:semiHidden/>
    <w:unhideWhenUsed/>
    <w:rsid w:val="00A32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207"/>
    <w:rPr>
      <w:rFonts w:ascii="Tahoma" w:hAnsi="Tahoma" w:cs="Tahoma"/>
      <w:sz w:val="16"/>
      <w:szCs w:val="16"/>
    </w:rPr>
  </w:style>
  <w:style w:type="character" w:styleId="Hyperlink">
    <w:name w:val="Hyperlink"/>
    <w:basedOn w:val="DefaultParagraphFont"/>
    <w:uiPriority w:val="99"/>
    <w:unhideWhenUsed/>
    <w:rsid w:val="00194EB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77BC"/>
    <w:pPr>
      <w:ind w:left="720"/>
      <w:contextualSpacing/>
    </w:pPr>
  </w:style>
  <w:style w:type="paragraph" w:styleId="BalloonText">
    <w:name w:val="Balloon Text"/>
    <w:basedOn w:val="Normal"/>
    <w:link w:val="BalloonTextChar"/>
    <w:uiPriority w:val="99"/>
    <w:semiHidden/>
    <w:unhideWhenUsed/>
    <w:rsid w:val="00A32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207"/>
    <w:rPr>
      <w:rFonts w:ascii="Tahoma" w:hAnsi="Tahoma" w:cs="Tahoma"/>
      <w:sz w:val="16"/>
      <w:szCs w:val="16"/>
    </w:rPr>
  </w:style>
  <w:style w:type="character" w:styleId="Hyperlink">
    <w:name w:val="Hyperlink"/>
    <w:basedOn w:val="DefaultParagraphFont"/>
    <w:uiPriority w:val="99"/>
    <w:unhideWhenUsed/>
    <w:rsid w:val="00194E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David.Zoogah@morgan.edu" TargetMode="External"/><Relationship Id="rId8" Type="http://schemas.openxmlformats.org/officeDocument/2006/relationships/hyperlink" Target="mailto:sktripathi@mzumbe.ac.tz"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33FA62-0F4F-5048-9BA2-BC1F843F9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435</Words>
  <Characters>2484</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 Zoogah</dc:creator>
  <cp:lastModifiedBy>Prof Ngunjiri</cp:lastModifiedBy>
  <cp:revision>2</cp:revision>
  <dcterms:created xsi:type="dcterms:W3CDTF">2015-03-18T02:37:00Z</dcterms:created>
  <dcterms:modified xsi:type="dcterms:W3CDTF">2015-03-18T02:37:00Z</dcterms:modified>
</cp:coreProperties>
</file>